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1"/>
        </w:tabs>
        <w:spacing w:line="560" w:lineRule="exact"/>
        <w:ind w:left="0"/>
        <w:rPr>
          <w:rFonts w:ascii="黑体" w:hAnsi="黑体" w:eastAsia="黑体" w:cs="黑体"/>
          <w:sz w:val="32"/>
          <w:szCs w:val="32"/>
          <w:shd w:val="clear" w:color="auto" w:fill="FFFFFF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会宁县农村“房地一体”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确权登记发证工作领导小组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  长：卜继飞  副县长</w:t>
      </w: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副组长：祁虎山  </w:t>
      </w:r>
      <w:r>
        <w:rPr>
          <w:rFonts w:hint="eastAsia" w:ascii="仿宋_GB2312" w:hAnsi="仿宋_GB2312" w:eastAsia="仿宋_GB2312" w:cs="仿宋_GB2312"/>
          <w:sz w:val="32"/>
          <w:szCs w:val="32"/>
        </w:rPr>
        <w:t>县自然资源局局长</w:t>
      </w:r>
    </w:p>
    <w:p>
      <w:pPr>
        <w:shd w:val="clear" w:color="auto" w:fill="FFFFFF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王彦齐  县政府办公室副主任</w:t>
      </w: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  员：李作栋  县住建局副局长</w:t>
      </w: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张爱民  县财政局副局长</w:t>
      </w: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任碧瑞  县公安局副局长</w:t>
      </w: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王海党  县农业农村局总农艺师</w:t>
      </w:r>
    </w:p>
    <w:p>
      <w:pPr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张云霞  县档案局副局长</w:t>
      </w:r>
    </w:p>
    <w:p>
      <w:pPr>
        <w:shd w:val="clear" w:color="auto" w:fill="FFFFFF"/>
        <w:spacing w:line="560" w:lineRule="exact"/>
        <w:ind w:firstLine="1920" w:firstLineChars="600"/>
        <w:rPr>
          <w:rFonts w:ascii="仿宋_GB2312" w:hAnsi="仿宋_GB2312" w:eastAsia="仿宋_GB2312" w:cs="仿宋_GB2312"/>
          <w:spacing w:val="-2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李俊杰  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pacing w:val="-23"/>
          <w:sz w:val="32"/>
          <w:szCs w:val="32"/>
        </w:rPr>
        <w:t>自然资源局副局长、不动产登记管理局局长</w:t>
      </w:r>
    </w:p>
    <w:p>
      <w:pPr>
        <w:shd w:val="clear" w:color="auto" w:fill="FFFFFF"/>
        <w:spacing w:line="560" w:lineRule="exact"/>
        <w:ind w:firstLine="192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各乡镇长</w:t>
      </w:r>
    </w:p>
    <w:p>
      <w:pPr>
        <w:numPr>
          <w:ins w:id="0" w:author="user" w:date=""/>
        </w:numPr>
        <w:adjustRightInd w:val="0"/>
        <w:snapToGrid w:val="0"/>
        <w:spacing w:line="560" w:lineRule="exact"/>
        <w:ind w:left="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小组下设办公室，办公室设在县自然资源局，由李俊杰同志兼任办公室主任，具体负责农村“房地一体”确权登记发证工作的统筹协调、业务指导、跟进检查等工作。领导小组人员若有变动，由继任相应职务者接替，不再另行发文。</w:t>
      </w:r>
    </w:p>
    <w:p>
      <w:pPr>
        <w:adjustRightInd w:val="0"/>
        <w:snapToGrid w:val="0"/>
        <w:spacing w:line="560" w:lineRule="exact"/>
        <w:ind w:left="0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left="0"/>
        <w:rPr>
          <w:rFonts w:ascii="仿宋_GB2312" w:eastAsia="仿宋_GB2312"/>
          <w:sz w:val="32"/>
          <w:szCs w:val="32"/>
        </w:rPr>
      </w:pPr>
    </w:p>
    <w:p>
      <w:pPr>
        <w:pBdr>
          <w:top w:val="single" w:color="auto" w:sz="6" w:space="0"/>
          <w:bottom w:val="single" w:color="auto" w:sz="6" w:space="1"/>
        </w:pBdr>
        <w:adjustRightInd w:val="0"/>
        <w:snapToGrid w:val="0"/>
        <w:spacing w:line="560" w:lineRule="exact"/>
        <w:ind w:left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会宁县人民政府办公室                    2020年4月1日印发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-133350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-10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+ck3DUAAAACAEAAA8A&#10;AAAAAAAAAQAgAAAAIgAAAGRycy9kb3ducmV2LnhtbFBLAQIUABQAAAAIAIdO4kBgNDDeGwIAACEE&#10;AAAOAAAAAAAAAAEAIAAAACM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34571"/>
    <w:rsid w:val="0001726D"/>
    <w:rsid w:val="00024DE0"/>
    <w:rsid w:val="000453B3"/>
    <w:rsid w:val="00190E2D"/>
    <w:rsid w:val="001B21EA"/>
    <w:rsid w:val="001B570B"/>
    <w:rsid w:val="001C628A"/>
    <w:rsid w:val="001D0E79"/>
    <w:rsid w:val="001E39D5"/>
    <w:rsid w:val="001F0F0F"/>
    <w:rsid w:val="0022687E"/>
    <w:rsid w:val="002435E6"/>
    <w:rsid w:val="00254EE6"/>
    <w:rsid w:val="002B7E40"/>
    <w:rsid w:val="002E6E7E"/>
    <w:rsid w:val="0033087B"/>
    <w:rsid w:val="003313C4"/>
    <w:rsid w:val="00345F0A"/>
    <w:rsid w:val="00356BB9"/>
    <w:rsid w:val="00393543"/>
    <w:rsid w:val="003D3FA2"/>
    <w:rsid w:val="003E53FC"/>
    <w:rsid w:val="003F7982"/>
    <w:rsid w:val="00401409"/>
    <w:rsid w:val="00427AFB"/>
    <w:rsid w:val="0043716D"/>
    <w:rsid w:val="00484075"/>
    <w:rsid w:val="004B4936"/>
    <w:rsid w:val="004B74AE"/>
    <w:rsid w:val="004D1A05"/>
    <w:rsid w:val="004F282C"/>
    <w:rsid w:val="005012A4"/>
    <w:rsid w:val="0052686C"/>
    <w:rsid w:val="00590A0F"/>
    <w:rsid w:val="005B2C6D"/>
    <w:rsid w:val="005C273B"/>
    <w:rsid w:val="006054E0"/>
    <w:rsid w:val="00606DBD"/>
    <w:rsid w:val="00625F9F"/>
    <w:rsid w:val="006446C9"/>
    <w:rsid w:val="0064592C"/>
    <w:rsid w:val="00682C26"/>
    <w:rsid w:val="006875B7"/>
    <w:rsid w:val="006B0728"/>
    <w:rsid w:val="007179BC"/>
    <w:rsid w:val="00725A14"/>
    <w:rsid w:val="0073044D"/>
    <w:rsid w:val="00743E38"/>
    <w:rsid w:val="00746B76"/>
    <w:rsid w:val="007A6AD6"/>
    <w:rsid w:val="007C6E68"/>
    <w:rsid w:val="007E345A"/>
    <w:rsid w:val="007F24D4"/>
    <w:rsid w:val="008B6A9E"/>
    <w:rsid w:val="008C7368"/>
    <w:rsid w:val="009144A7"/>
    <w:rsid w:val="00942E7F"/>
    <w:rsid w:val="00946C83"/>
    <w:rsid w:val="009756B5"/>
    <w:rsid w:val="009B3794"/>
    <w:rsid w:val="00A11542"/>
    <w:rsid w:val="00A1417C"/>
    <w:rsid w:val="00A23645"/>
    <w:rsid w:val="00A63BE1"/>
    <w:rsid w:val="00AB5C07"/>
    <w:rsid w:val="00AC0AEB"/>
    <w:rsid w:val="00AD08C8"/>
    <w:rsid w:val="00B13F03"/>
    <w:rsid w:val="00B20E58"/>
    <w:rsid w:val="00B30E74"/>
    <w:rsid w:val="00B501BE"/>
    <w:rsid w:val="00B57CA7"/>
    <w:rsid w:val="00B601DF"/>
    <w:rsid w:val="00B86A0B"/>
    <w:rsid w:val="00BA48BB"/>
    <w:rsid w:val="00C070FB"/>
    <w:rsid w:val="00C46CBE"/>
    <w:rsid w:val="00C80B2F"/>
    <w:rsid w:val="00C966CD"/>
    <w:rsid w:val="00CA29EF"/>
    <w:rsid w:val="00CB68EF"/>
    <w:rsid w:val="00CE6C3C"/>
    <w:rsid w:val="00D37DFB"/>
    <w:rsid w:val="00D808B6"/>
    <w:rsid w:val="00D86D01"/>
    <w:rsid w:val="00D8778C"/>
    <w:rsid w:val="00D90A6A"/>
    <w:rsid w:val="00D91969"/>
    <w:rsid w:val="00DB2160"/>
    <w:rsid w:val="00DE6658"/>
    <w:rsid w:val="00DE72F6"/>
    <w:rsid w:val="00DE7FC1"/>
    <w:rsid w:val="00E55944"/>
    <w:rsid w:val="00E74842"/>
    <w:rsid w:val="00E870B0"/>
    <w:rsid w:val="00E94ABA"/>
    <w:rsid w:val="00E95EC4"/>
    <w:rsid w:val="00EA464E"/>
    <w:rsid w:val="00ED6397"/>
    <w:rsid w:val="00EE0547"/>
    <w:rsid w:val="00F13DFE"/>
    <w:rsid w:val="00F500FD"/>
    <w:rsid w:val="00F95700"/>
    <w:rsid w:val="00FC18AF"/>
    <w:rsid w:val="00FF06D1"/>
    <w:rsid w:val="00FF3B24"/>
    <w:rsid w:val="054650D3"/>
    <w:rsid w:val="07847237"/>
    <w:rsid w:val="09321ACC"/>
    <w:rsid w:val="0DA92F33"/>
    <w:rsid w:val="144B1C45"/>
    <w:rsid w:val="14C94057"/>
    <w:rsid w:val="14E25C8D"/>
    <w:rsid w:val="15A2190B"/>
    <w:rsid w:val="17F86E9E"/>
    <w:rsid w:val="1AAA54AA"/>
    <w:rsid w:val="1B394851"/>
    <w:rsid w:val="1DCB7308"/>
    <w:rsid w:val="1E5C39A6"/>
    <w:rsid w:val="1ECA0479"/>
    <w:rsid w:val="22C1267E"/>
    <w:rsid w:val="25CD2E56"/>
    <w:rsid w:val="25E13C93"/>
    <w:rsid w:val="2B7061DE"/>
    <w:rsid w:val="2F04026B"/>
    <w:rsid w:val="32B4189C"/>
    <w:rsid w:val="33780E7D"/>
    <w:rsid w:val="3383298D"/>
    <w:rsid w:val="33E317EA"/>
    <w:rsid w:val="37067E53"/>
    <w:rsid w:val="37C07D7B"/>
    <w:rsid w:val="38984B97"/>
    <w:rsid w:val="3A0020D5"/>
    <w:rsid w:val="3DE670D8"/>
    <w:rsid w:val="41973DFE"/>
    <w:rsid w:val="42234571"/>
    <w:rsid w:val="471E7A41"/>
    <w:rsid w:val="49FF3B88"/>
    <w:rsid w:val="4A5C5BF3"/>
    <w:rsid w:val="52711C25"/>
    <w:rsid w:val="533260E0"/>
    <w:rsid w:val="539A76A2"/>
    <w:rsid w:val="573841C8"/>
    <w:rsid w:val="5A540EA8"/>
    <w:rsid w:val="5C177D1B"/>
    <w:rsid w:val="5C4A5B34"/>
    <w:rsid w:val="5CE82D5D"/>
    <w:rsid w:val="62101A60"/>
    <w:rsid w:val="664E0DE7"/>
    <w:rsid w:val="6867722A"/>
    <w:rsid w:val="694A438E"/>
    <w:rsid w:val="6B2045F9"/>
    <w:rsid w:val="6D535020"/>
    <w:rsid w:val="72F76EDC"/>
    <w:rsid w:val="73F50B31"/>
    <w:rsid w:val="743523F2"/>
    <w:rsid w:val="76BF77F6"/>
    <w:rsid w:val="793B62EC"/>
    <w:rsid w:val="7A0A2A49"/>
    <w:rsid w:val="7C014394"/>
    <w:rsid w:val="7CDC7935"/>
    <w:rsid w:val="7CF2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宋体"/>
      <w:kern w:val="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 w:line="240" w:lineRule="auto"/>
      <w:ind w:left="0"/>
      <w:jc w:val="left"/>
      <w:textAlignment w:val="auto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759077-BD9F-429D-BF93-23804B3FD8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8</Pages>
  <Words>3146</Words>
  <Characters>3205</Characters>
  <Lines>23</Lines>
  <Paragraphs>6</Paragraphs>
  <TotalTime>13</TotalTime>
  <ScaleCrop>false</ScaleCrop>
  <LinksUpToDate>false</LinksUpToDate>
  <CharactersWithSpaces>3283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2020-04-02T01:21:00Z</dcterms:created>
  <dc:creator>国土局(收发）胡文捷</dc:creator>
  <cp:lastModifiedBy>Administrator</cp:lastModifiedBy>
  <cp:lastPrinted>2020-04-01T08:20:00Z</cp:lastPrinted>
  <dcterms:modified xsi:type="dcterms:W3CDTF">2020-10-10T06:49:59Z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